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108" w:type="dxa"/>
        <w:tblCellMar>
          <w:left w:w="113" w:type="dxa"/>
        </w:tblCellMar>
        <w:tblLook w:val="0000" w:firstRow="0" w:lastRow="0" w:firstColumn="0" w:lastColumn="0" w:noHBand="0" w:noVBand="0"/>
      </w:tblPr>
      <w:tblGrid>
        <w:gridCol w:w="6666"/>
        <w:gridCol w:w="3054"/>
      </w:tblGrid>
      <w:tr w:rsidR="00C844F9" w14:paraId="23CE784E" w14:textId="77777777" w:rsidTr="00820031">
        <w:trPr>
          <w:cantSplit/>
        </w:trPr>
        <w:tc>
          <w:tcPr>
            <w:tcW w:w="9720" w:type="dxa"/>
            <w:gridSpan w:val="2"/>
          </w:tcPr>
          <w:p w14:paraId="3B8CCE2D" w14:textId="77777777" w:rsidR="00C844F9" w:rsidRDefault="00144234">
            <w:pPr>
              <w:jc w:val="center"/>
              <w:rPr>
                <w:b/>
                <w:bCs/>
                <w:sz w:val="28"/>
                <w:szCs w:val="28"/>
              </w:rPr>
            </w:pPr>
            <w:r>
              <w:rPr>
                <w:b/>
                <w:bCs/>
                <w:sz w:val="28"/>
                <w:szCs w:val="28"/>
              </w:rPr>
              <w:t>SKUODO RAJONO SAVIVALDYBĖS TARYBA</w:t>
            </w:r>
          </w:p>
        </w:tc>
      </w:tr>
      <w:tr w:rsidR="00C844F9" w14:paraId="5B2437F6" w14:textId="77777777" w:rsidTr="00820031">
        <w:trPr>
          <w:cantSplit/>
        </w:trPr>
        <w:tc>
          <w:tcPr>
            <w:tcW w:w="6666" w:type="dxa"/>
          </w:tcPr>
          <w:p w14:paraId="273457CD" w14:textId="77777777" w:rsidR="00C844F9" w:rsidRPr="00AD6D8A" w:rsidRDefault="00C844F9">
            <w:pPr>
              <w:rPr>
                <w:color w:val="000000"/>
              </w:rPr>
            </w:pPr>
          </w:p>
        </w:tc>
        <w:tc>
          <w:tcPr>
            <w:tcW w:w="3054" w:type="dxa"/>
          </w:tcPr>
          <w:p w14:paraId="4B641FC9" w14:textId="77777777" w:rsidR="00820031" w:rsidRPr="00AD6D8A" w:rsidRDefault="00820031">
            <w:pPr>
              <w:rPr>
                <w:color w:val="000000"/>
              </w:rPr>
            </w:pPr>
          </w:p>
        </w:tc>
      </w:tr>
      <w:tr w:rsidR="00C844F9" w14:paraId="6779FC5A" w14:textId="77777777" w:rsidTr="00820031">
        <w:trPr>
          <w:cantSplit/>
        </w:trPr>
        <w:tc>
          <w:tcPr>
            <w:tcW w:w="9720" w:type="dxa"/>
            <w:gridSpan w:val="2"/>
          </w:tcPr>
          <w:p w14:paraId="1783BF52" w14:textId="77777777" w:rsidR="00C844F9" w:rsidRDefault="00144234">
            <w:pPr>
              <w:jc w:val="center"/>
              <w:rPr>
                <w:b/>
                <w:bCs/>
                <w:color w:val="000000"/>
              </w:rPr>
            </w:pPr>
            <w:r>
              <w:rPr>
                <w:b/>
                <w:bCs/>
                <w:color w:val="000000"/>
              </w:rPr>
              <w:t>SPRENDIMAS</w:t>
            </w:r>
          </w:p>
          <w:p w14:paraId="344F764B" w14:textId="51F16BD7" w:rsidR="00820031" w:rsidRDefault="001A650B" w:rsidP="00D76E78">
            <w:pPr>
              <w:jc w:val="center"/>
              <w:rPr>
                <w:b/>
                <w:bCs/>
                <w:color w:val="000000"/>
              </w:rPr>
            </w:pPr>
            <w:r w:rsidRPr="001A650B">
              <w:rPr>
                <w:b/>
                <w:color w:val="auto"/>
              </w:rPr>
              <w:t>DĖL SKUODO RAJONO</w:t>
            </w:r>
            <w:r w:rsidR="00484887">
              <w:rPr>
                <w:b/>
                <w:color w:val="auto"/>
              </w:rPr>
              <w:t xml:space="preserve"> </w:t>
            </w:r>
            <w:r w:rsidRPr="001A650B">
              <w:rPr>
                <w:b/>
                <w:color w:val="auto"/>
              </w:rPr>
              <w:t>SAVIVALDYBĖS TARYBOS 2025 M. VASARIO 27 D. SPRENDIMO NR. T9-33 „DĖL</w:t>
            </w:r>
            <w:r w:rsidR="00484887">
              <w:rPr>
                <w:b/>
                <w:color w:val="auto"/>
              </w:rPr>
              <w:t xml:space="preserve"> </w:t>
            </w:r>
            <w:r w:rsidRPr="001A650B">
              <w:rPr>
                <w:b/>
                <w:color w:val="auto"/>
              </w:rPr>
              <w:t>SKUODO RAJONO SAVIVALDYBĖS APLINKOS APSAUGOS RĖMIMO</w:t>
            </w:r>
            <w:r w:rsidR="00484887">
              <w:rPr>
                <w:b/>
                <w:color w:val="auto"/>
              </w:rPr>
              <w:t xml:space="preserve"> </w:t>
            </w:r>
            <w:r w:rsidRPr="001A650B">
              <w:rPr>
                <w:b/>
                <w:color w:val="auto"/>
              </w:rPr>
              <w:t>SPECIALIOSIOS PROGRAMOS 2025 METŲ PRIEMONIŲ PATVIRTINIMO“</w:t>
            </w:r>
            <w:r w:rsidR="00484887">
              <w:rPr>
                <w:b/>
                <w:color w:val="auto"/>
              </w:rPr>
              <w:t xml:space="preserve"> PAKEITIMO</w:t>
            </w:r>
          </w:p>
        </w:tc>
      </w:tr>
      <w:tr w:rsidR="00C844F9" w14:paraId="309F588B" w14:textId="77777777" w:rsidTr="00820031">
        <w:trPr>
          <w:cantSplit/>
        </w:trPr>
        <w:tc>
          <w:tcPr>
            <w:tcW w:w="9720" w:type="dxa"/>
            <w:gridSpan w:val="2"/>
          </w:tcPr>
          <w:p w14:paraId="4DD2F21E" w14:textId="77777777" w:rsidR="00C844F9" w:rsidRPr="00820031" w:rsidRDefault="00C844F9">
            <w:pPr>
              <w:jc w:val="center"/>
              <w:rPr>
                <w:bCs/>
                <w:color w:val="000000"/>
              </w:rPr>
            </w:pPr>
          </w:p>
        </w:tc>
      </w:tr>
      <w:tr w:rsidR="00C844F9" w14:paraId="6D32DA73" w14:textId="77777777" w:rsidTr="00820031">
        <w:trPr>
          <w:cantSplit/>
        </w:trPr>
        <w:tc>
          <w:tcPr>
            <w:tcW w:w="9720" w:type="dxa"/>
            <w:gridSpan w:val="2"/>
          </w:tcPr>
          <w:p w14:paraId="6C1498B2" w14:textId="7219883F" w:rsidR="00C844F9" w:rsidRDefault="001A650B" w:rsidP="001A650B">
            <w:pPr>
              <w:jc w:val="center"/>
              <w:rPr>
                <w:color w:val="000000"/>
              </w:rPr>
            </w:pPr>
            <w:r w:rsidRPr="001A650B">
              <w:t xml:space="preserve">2025 m. </w:t>
            </w:r>
            <w:r>
              <w:t>spalio</w:t>
            </w:r>
            <w:r w:rsidRPr="001A650B">
              <w:t xml:space="preserve"> </w:t>
            </w:r>
            <w:ins w:id="0" w:author="Dalia Sadauskiene" w:date="2025-10-21T11:01:00Z" w16du:dateUtc="2025-10-21T08:01:00Z">
              <w:r w:rsidR="00A63300">
                <w:t>21</w:t>
              </w:r>
            </w:ins>
            <w:r w:rsidRPr="001A650B">
              <w:t xml:space="preserve"> d. Nr. T10-</w:t>
            </w:r>
            <w:ins w:id="1" w:author="Dalia Sadauskiene" w:date="2025-10-21T11:01:00Z" w16du:dateUtc="2025-10-21T08:01:00Z">
              <w:r w:rsidR="00A63300">
                <w:t>225</w:t>
              </w:r>
            </w:ins>
          </w:p>
        </w:tc>
      </w:tr>
      <w:tr w:rsidR="00C844F9" w14:paraId="5D28A673" w14:textId="77777777" w:rsidTr="00820031">
        <w:trPr>
          <w:cantSplit/>
        </w:trPr>
        <w:tc>
          <w:tcPr>
            <w:tcW w:w="9720" w:type="dxa"/>
            <w:gridSpan w:val="2"/>
          </w:tcPr>
          <w:p w14:paraId="52F35C4C" w14:textId="77777777" w:rsidR="00C844F9" w:rsidRDefault="00144234">
            <w:pPr>
              <w:jc w:val="center"/>
              <w:rPr>
                <w:color w:val="000000"/>
              </w:rPr>
            </w:pPr>
            <w:r>
              <w:rPr>
                <w:color w:val="000000"/>
              </w:rPr>
              <w:t>Skuodas</w:t>
            </w:r>
          </w:p>
        </w:tc>
      </w:tr>
    </w:tbl>
    <w:p w14:paraId="7B86779E" w14:textId="77777777" w:rsidR="00C844F9" w:rsidRDefault="00C844F9">
      <w:pPr>
        <w:jc w:val="both"/>
      </w:pPr>
    </w:p>
    <w:p w14:paraId="2BDED9FE" w14:textId="6F911F50" w:rsidR="0087684C" w:rsidRPr="0087684C" w:rsidRDefault="00382EE5" w:rsidP="0087684C">
      <w:pPr>
        <w:ind w:firstLine="1247"/>
        <w:jc w:val="both"/>
        <w:rPr>
          <w:color w:val="000000"/>
        </w:rPr>
      </w:pPr>
      <w:r w:rsidRPr="00382EE5">
        <w:rPr>
          <w:color w:val="000000"/>
        </w:rPr>
        <w:t xml:space="preserve">Vadovaudamasi Lietuvos Respublikos vietos savivaldos įstatymo 15 straipsnio 4 dalimi, </w:t>
      </w:r>
      <w:r w:rsidR="001671FA" w:rsidRPr="001671FA">
        <w:rPr>
          <w:color w:val="000000"/>
        </w:rPr>
        <w:t>Lietuvos Respublikos savivaldybių aplinkos apsaugos rėmimo specialiosios programos įstatymo 2 straipsnio 3 dalimi</w:t>
      </w:r>
      <w:r w:rsidR="0087684C" w:rsidRPr="0087684C">
        <w:rPr>
          <w:color w:val="000000"/>
        </w:rPr>
        <w:t>, Skuodo rajono savivaldybės taryba n u s p r e n d ž i a:</w:t>
      </w:r>
    </w:p>
    <w:p w14:paraId="1E74B546" w14:textId="05A67BC2" w:rsidR="0092466F" w:rsidRDefault="00BC7A8C" w:rsidP="0092466F">
      <w:pPr>
        <w:ind w:firstLine="1247"/>
        <w:jc w:val="both"/>
        <w:rPr>
          <w:color w:val="000000"/>
        </w:rPr>
      </w:pPr>
      <w:r>
        <w:rPr>
          <w:color w:val="000000"/>
        </w:rPr>
        <w:t xml:space="preserve">1. </w:t>
      </w:r>
      <w:r w:rsidR="00382EE5">
        <w:rPr>
          <w:color w:val="000000"/>
        </w:rPr>
        <w:t>Pa</w:t>
      </w:r>
      <w:r w:rsidR="00547EA7">
        <w:rPr>
          <w:color w:val="000000"/>
        </w:rPr>
        <w:t xml:space="preserve">keisti </w:t>
      </w:r>
      <w:r w:rsidR="00EF61DA" w:rsidRPr="00EF61DA">
        <w:rPr>
          <w:color w:val="000000"/>
        </w:rPr>
        <w:t>Skuodo rajono savivaldybės aplinkos apsaugos rėmimo specialiosios programos 2025 metų priemon</w:t>
      </w:r>
      <w:r w:rsidR="00EF61DA">
        <w:rPr>
          <w:color w:val="000000"/>
        </w:rPr>
        <w:t xml:space="preserve">es, patvirtintas </w:t>
      </w:r>
      <w:r w:rsidR="00547EA7">
        <w:rPr>
          <w:color w:val="000000"/>
        </w:rPr>
        <w:t>S</w:t>
      </w:r>
      <w:r w:rsidR="00547EA7" w:rsidRPr="00547EA7">
        <w:rPr>
          <w:color w:val="000000"/>
        </w:rPr>
        <w:t>kuodo rajono savivaldybės tarybos 2025 m. vasario 27 d. sprendim</w:t>
      </w:r>
      <w:r w:rsidR="00547EA7">
        <w:rPr>
          <w:color w:val="000000"/>
        </w:rPr>
        <w:t>u</w:t>
      </w:r>
      <w:r w:rsidR="00547EA7" w:rsidRPr="00547EA7">
        <w:rPr>
          <w:color w:val="000000"/>
        </w:rPr>
        <w:t xml:space="preserve"> </w:t>
      </w:r>
      <w:r w:rsidR="00547EA7">
        <w:rPr>
          <w:color w:val="000000"/>
        </w:rPr>
        <w:t>N</w:t>
      </w:r>
      <w:r w:rsidR="00547EA7" w:rsidRPr="00547EA7">
        <w:rPr>
          <w:color w:val="000000"/>
        </w:rPr>
        <w:t xml:space="preserve">r. </w:t>
      </w:r>
      <w:r w:rsidR="00547EA7">
        <w:rPr>
          <w:color w:val="000000"/>
        </w:rPr>
        <w:t>T</w:t>
      </w:r>
      <w:r w:rsidR="00547EA7" w:rsidRPr="00547EA7">
        <w:rPr>
          <w:color w:val="000000"/>
        </w:rPr>
        <w:t>9-33 „</w:t>
      </w:r>
      <w:r w:rsidR="00547EA7">
        <w:rPr>
          <w:color w:val="000000"/>
        </w:rPr>
        <w:t>D</w:t>
      </w:r>
      <w:r w:rsidR="00547EA7" w:rsidRPr="00547EA7">
        <w:rPr>
          <w:color w:val="000000"/>
        </w:rPr>
        <w:t xml:space="preserve">ėl </w:t>
      </w:r>
      <w:r w:rsidR="00547EA7">
        <w:rPr>
          <w:color w:val="000000"/>
        </w:rPr>
        <w:t>S</w:t>
      </w:r>
      <w:r w:rsidR="00547EA7" w:rsidRPr="00547EA7">
        <w:rPr>
          <w:color w:val="000000"/>
        </w:rPr>
        <w:t>kuodo rajono savivaldybės aplinkos apsaugos rėmimo specialiosios programos 2025 metų priemonių patvirtinimo“</w:t>
      </w:r>
      <w:r w:rsidR="007521E5" w:rsidRPr="007521E5">
        <w:rPr>
          <w:color w:val="000000"/>
        </w:rPr>
        <w:t>:</w:t>
      </w:r>
    </w:p>
    <w:p w14:paraId="6FAAC723" w14:textId="77777777" w:rsidR="00D76E78" w:rsidRPr="00866D80" w:rsidRDefault="00D76E78" w:rsidP="0092466F">
      <w:pPr>
        <w:ind w:firstLine="1247"/>
        <w:jc w:val="both"/>
        <w:rPr>
          <w:color w:val="000000"/>
          <w:sz w:val="20"/>
          <w:szCs w:val="20"/>
        </w:rPr>
      </w:pPr>
    </w:p>
    <w:p w14:paraId="6FD921C6" w14:textId="77777777" w:rsidR="00D76E78" w:rsidRPr="00D76E78" w:rsidRDefault="00D76E78" w:rsidP="00D76E78">
      <w:pPr>
        <w:ind w:firstLine="1247"/>
        <w:jc w:val="both"/>
        <w:rPr>
          <w:color w:val="000000"/>
        </w:rPr>
      </w:pPr>
      <w:r w:rsidRPr="00D76E78">
        <w:rPr>
          <w:color w:val="000000"/>
        </w:rPr>
        <w:t>1.1. Pakeisti I priemonių grupės 2 priemonę ir ją išdėstyti taip:</w:t>
      </w:r>
    </w:p>
    <w:p w14:paraId="77F1AF33" w14:textId="77777777" w:rsidR="00D76E78" w:rsidRPr="00866D80" w:rsidRDefault="00D76E78" w:rsidP="00D76E78">
      <w:pPr>
        <w:ind w:firstLine="1247"/>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D76E78" w:rsidRPr="00D76E78" w14:paraId="3416A03C" w14:textId="77777777" w:rsidTr="002C4E8A">
        <w:tc>
          <w:tcPr>
            <w:tcW w:w="709" w:type="dxa"/>
            <w:vAlign w:val="center"/>
          </w:tcPr>
          <w:p w14:paraId="0DDB248D" w14:textId="77777777" w:rsidR="00D76E78" w:rsidRPr="00D76E78" w:rsidRDefault="00D76E78" w:rsidP="00D76E78">
            <w:pPr>
              <w:jc w:val="center"/>
              <w:rPr>
                <w:color w:val="auto"/>
                <w:lang w:eastAsia="lt-LT"/>
              </w:rPr>
            </w:pPr>
            <w:r w:rsidRPr="00D76E78">
              <w:rPr>
                <w:color w:val="auto"/>
                <w:lang w:eastAsia="lt-LT"/>
              </w:rPr>
              <w:t>„Eil. Nr.</w:t>
            </w:r>
          </w:p>
        </w:tc>
        <w:tc>
          <w:tcPr>
            <w:tcW w:w="7229" w:type="dxa"/>
            <w:vAlign w:val="center"/>
          </w:tcPr>
          <w:p w14:paraId="2B15F3CA" w14:textId="77777777" w:rsidR="00D76E78" w:rsidRPr="00D76E78" w:rsidRDefault="00D76E78" w:rsidP="00D76E78">
            <w:pPr>
              <w:jc w:val="center"/>
              <w:rPr>
                <w:color w:val="auto"/>
                <w:lang w:eastAsia="lt-LT"/>
              </w:rPr>
            </w:pPr>
            <w:r w:rsidRPr="00D76E78">
              <w:rPr>
                <w:color w:val="auto"/>
                <w:lang w:eastAsia="lt-LT"/>
              </w:rPr>
              <w:t>Išlaidų straipsniai</w:t>
            </w:r>
          </w:p>
        </w:tc>
        <w:tc>
          <w:tcPr>
            <w:tcW w:w="1701" w:type="dxa"/>
            <w:vAlign w:val="center"/>
          </w:tcPr>
          <w:p w14:paraId="04365990" w14:textId="77777777" w:rsidR="00D76E78" w:rsidRPr="00D76E78" w:rsidRDefault="00D76E78" w:rsidP="00D76E78">
            <w:pPr>
              <w:jc w:val="center"/>
              <w:rPr>
                <w:color w:val="auto"/>
                <w:lang w:eastAsia="lt-LT"/>
              </w:rPr>
            </w:pPr>
            <w:r w:rsidRPr="00D76E78">
              <w:rPr>
                <w:color w:val="auto"/>
                <w:lang w:eastAsia="lt-LT"/>
              </w:rPr>
              <w:t>Skiriamos (planuojamos) lėšos (Eur)</w:t>
            </w:r>
          </w:p>
        </w:tc>
      </w:tr>
      <w:tr w:rsidR="00D76E78" w:rsidRPr="00D76E78" w14:paraId="4F5084DF" w14:textId="77777777" w:rsidTr="002C4E8A">
        <w:tc>
          <w:tcPr>
            <w:tcW w:w="709" w:type="dxa"/>
          </w:tcPr>
          <w:p w14:paraId="630DFD1B" w14:textId="77777777" w:rsidR="00D76E78" w:rsidRPr="00D76E78" w:rsidRDefault="00D76E78" w:rsidP="00D76E78">
            <w:pPr>
              <w:jc w:val="center"/>
              <w:rPr>
                <w:b/>
                <w:color w:val="auto"/>
                <w:lang w:eastAsia="lt-LT"/>
              </w:rPr>
            </w:pPr>
            <w:r w:rsidRPr="00D76E78">
              <w:rPr>
                <w:b/>
                <w:color w:val="auto"/>
                <w:lang w:eastAsia="lt-LT"/>
              </w:rPr>
              <w:t>I.</w:t>
            </w:r>
          </w:p>
        </w:tc>
        <w:tc>
          <w:tcPr>
            <w:tcW w:w="8930" w:type="dxa"/>
            <w:gridSpan w:val="2"/>
          </w:tcPr>
          <w:p w14:paraId="2AB3D073" w14:textId="77777777" w:rsidR="00D76E78" w:rsidRPr="00D76E78" w:rsidRDefault="00D76E78" w:rsidP="00D76E78">
            <w:pPr>
              <w:jc w:val="center"/>
              <w:rPr>
                <w:b/>
                <w:color w:val="auto"/>
                <w:lang w:eastAsia="lt-LT"/>
              </w:rPr>
            </w:pPr>
            <w:r w:rsidRPr="00D76E78">
              <w:rPr>
                <w:b/>
                <w:color w:val="auto"/>
                <w:lang w:eastAsia="lt-LT"/>
              </w:rPr>
              <w:t>Aplinkos kokybės gerinimo ir apsaugos priemonėms</w:t>
            </w:r>
          </w:p>
        </w:tc>
      </w:tr>
      <w:tr w:rsidR="00D76E78" w:rsidRPr="00D76E78" w14:paraId="749DB05B" w14:textId="77777777" w:rsidTr="002C4E8A">
        <w:tc>
          <w:tcPr>
            <w:tcW w:w="709" w:type="dxa"/>
          </w:tcPr>
          <w:p w14:paraId="5F064896" w14:textId="77777777" w:rsidR="00D76E78" w:rsidRPr="00D76E78" w:rsidRDefault="00D76E78" w:rsidP="00D76E78">
            <w:pPr>
              <w:jc w:val="center"/>
              <w:rPr>
                <w:color w:val="auto"/>
                <w:lang w:eastAsia="lt-LT"/>
              </w:rPr>
            </w:pPr>
            <w:r w:rsidRPr="00D76E78">
              <w:rPr>
                <w:color w:val="auto"/>
                <w:lang w:eastAsia="lt-LT"/>
              </w:rPr>
              <w:t>2.</w:t>
            </w:r>
          </w:p>
        </w:tc>
        <w:tc>
          <w:tcPr>
            <w:tcW w:w="7229" w:type="dxa"/>
          </w:tcPr>
          <w:p w14:paraId="0F1B79B6" w14:textId="77777777" w:rsidR="00D76E78" w:rsidRPr="00D76E78" w:rsidRDefault="00D76E78" w:rsidP="00D76E78">
            <w:pPr>
              <w:jc w:val="both"/>
              <w:rPr>
                <w:color w:val="auto"/>
                <w:lang w:eastAsia="lt-LT"/>
              </w:rPr>
            </w:pPr>
            <w:r w:rsidRPr="00D76E78">
              <w:rPr>
                <w:color w:val="auto"/>
                <w:lang w:eastAsia="lt-LT"/>
              </w:rPr>
              <w:t>Skuodo rajono savivaldybės administracijos seniūnijoms – Invazinių Lietuvoje rūšių sąraše esančio augalo (Sosnovskio barščio) kontrolės įgyvendinimo darbams finansuoti:</w:t>
            </w:r>
          </w:p>
          <w:p w14:paraId="2C18FF14" w14:textId="77777777" w:rsidR="00D76E78" w:rsidRPr="00D76E78" w:rsidRDefault="00D76E78" w:rsidP="00D76E78">
            <w:pPr>
              <w:jc w:val="both"/>
              <w:rPr>
                <w:color w:val="auto"/>
                <w:lang w:eastAsia="lt-LT"/>
              </w:rPr>
            </w:pPr>
            <w:r w:rsidRPr="00D76E78">
              <w:rPr>
                <w:color w:val="auto"/>
                <w:lang w:eastAsia="lt-LT"/>
              </w:rPr>
              <w:t>Ylakių seniūnijai</w:t>
            </w:r>
          </w:p>
          <w:p w14:paraId="55FE7270" w14:textId="77777777" w:rsidR="00D76E78" w:rsidRPr="00D76E78" w:rsidRDefault="00D76E78" w:rsidP="00D76E78">
            <w:pPr>
              <w:jc w:val="both"/>
              <w:rPr>
                <w:color w:val="auto"/>
                <w:lang w:eastAsia="lt-LT"/>
              </w:rPr>
            </w:pPr>
            <w:r w:rsidRPr="00D76E78">
              <w:rPr>
                <w:color w:val="auto"/>
                <w:lang w:eastAsia="lt-LT"/>
              </w:rPr>
              <w:t>Lenkimų seniūnijai</w:t>
            </w:r>
          </w:p>
          <w:p w14:paraId="1D791A2A" w14:textId="77777777" w:rsidR="00D76E78" w:rsidRPr="00D76E78" w:rsidRDefault="00D76E78" w:rsidP="00D76E78">
            <w:pPr>
              <w:jc w:val="both"/>
              <w:rPr>
                <w:color w:val="auto"/>
                <w:lang w:eastAsia="lt-LT"/>
              </w:rPr>
            </w:pPr>
            <w:r w:rsidRPr="00D76E78">
              <w:rPr>
                <w:color w:val="auto"/>
                <w:lang w:eastAsia="lt-LT"/>
              </w:rPr>
              <w:t>Mosėdžio seniūnijai</w:t>
            </w:r>
          </w:p>
          <w:p w14:paraId="49ED912D" w14:textId="77777777" w:rsidR="00D76E78" w:rsidRPr="00D76E78" w:rsidRDefault="00D76E78" w:rsidP="00D76E78">
            <w:pPr>
              <w:jc w:val="both"/>
              <w:rPr>
                <w:color w:val="auto"/>
                <w:lang w:eastAsia="lt-LT"/>
              </w:rPr>
            </w:pPr>
            <w:r w:rsidRPr="00D76E78">
              <w:rPr>
                <w:color w:val="auto"/>
                <w:lang w:eastAsia="lt-LT"/>
              </w:rPr>
              <w:t>Skuodo miesto seniūnijai</w:t>
            </w:r>
          </w:p>
        </w:tc>
        <w:tc>
          <w:tcPr>
            <w:tcW w:w="1701" w:type="dxa"/>
          </w:tcPr>
          <w:p w14:paraId="39E755F9" w14:textId="77777777" w:rsidR="00D76E78" w:rsidRPr="00D76E78" w:rsidRDefault="00D76E78" w:rsidP="00D76E78">
            <w:pPr>
              <w:jc w:val="center"/>
              <w:rPr>
                <w:color w:val="auto"/>
                <w:lang w:eastAsia="lt-LT"/>
              </w:rPr>
            </w:pPr>
          </w:p>
          <w:p w14:paraId="7AD9F723" w14:textId="77777777" w:rsidR="00D76E78" w:rsidRPr="00D76E78" w:rsidRDefault="00D76E78" w:rsidP="00D76E78">
            <w:pPr>
              <w:jc w:val="center"/>
              <w:rPr>
                <w:color w:val="auto"/>
                <w:lang w:eastAsia="lt-LT"/>
              </w:rPr>
            </w:pPr>
          </w:p>
          <w:p w14:paraId="16EAF713" w14:textId="77777777" w:rsidR="00D76E78" w:rsidRPr="00D76E78" w:rsidRDefault="00D76E78" w:rsidP="00D76E78">
            <w:pPr>
              <w:jc w:val="center"/>
              <w:rPr>
                <w:color w:val="auto"/>
                <w:lang w:eastAsia="lt-LT"/>
              </w:rPr>
            </w:pPr>
          </w:p>
          <w:p w14:paraId="4F154308" w14:textId="77777777" w:rsidR="00D76E78" w:rsidRPr="00D76E78" w:rsidRDefault="00D76E78" w:rsidP="00D76E78">
            <w:pPr>
              <w:jc w:val="center"/>
              <w:rPr>
                <w:color w:val="auto"/>
                <w:lang w:eastAsia="lt-LT"/>
              </w:rPr>
            </w:pPr>
            <w:r w:rsidRPr="00D76E78">
              <w:rPr>
                <w:color w:val="auto"/>
                <w:lang w:eastAsia="lt-LT"/>
              </w:rPr>
              <w:t>800</w:t>
            </w:r>
          </w:p>
          <w:p w14:paraId="7DB96D68" w14:textId="77777777" w:rsidR="00D76E78" w:rsidRPr="00D76E78" w:rsidRDefault="00D76E78" w:rsidP="00D76E78">
            <w:pPr>
              <w:jc w:val="center"/>
              <w:rPr>
                <w:color w:val="auto"/>
                <w:lang w:eastAsia="lt-LT"/>
              </w:rPr>
            </w:pPr>
            <w:r w:rsidRPr="00D76E78">
              <w:rPr>
                <w:color w:val="auto"/>
                <w:lang w:eastAsia="lt-LT"/>
              </w:rPr>
              <w:t>1 000</w:t>
            </w:r>
          </w:p>
          <w:p w14:paraId="4DA73760" w14:textId="77777777" w:rsidR="00D76E78" w:rsidRPr="00D76E78" w:rsidRDefault="00D76E78" w:rsidP="00D76E78">
            <w:pPr>
              <w:jc w:val="center"/>
              <w:rPr>
                <w:color w:val="auto"/>
                <w:lang w:eastAsia="lt-LT"/>
              </w:rPr>
            </w:pPr>
            <w:r w:rsidRPr="00D76E78">
              <w:rPr>
                <w:color w:val="auto"/>
                <w:lang w:eastAsia="lt-LT"/>
              </w:rPr>
              <w:t>4 000</w:t>
            </w:r>
          </w:p>
          <w:p w14:paraId="23043CD0" w14:textId="77777777" w:rsidR="00D76E78" w:rsidRPr="00D76E78" w:rsidRDefault="00D76E78" w:rsidP="00D76E78">
            <w:pPr>
              <w:jc w:val="center"/>
              <w:rPr>
                <w:color w:val="auto"/>
                <w:lang w:eastAsia="lt-LT"/>
              </w:rPr>
            </w:pPr>
            <w:r w:rsidRPr="00D76E78">
              <w:rPr>
                <w:color w:val="auto"/>
                <w:lang w:eastAsia="lt-LT"/>
              </w:rPr>
              <w:t>1 100“.</w:t>
            </w:r>
          </w:p>
        </w:tc>
      </w:tr>
    </w:tbl>
    <w:p w14:paraId="6083871F" w14:textId="77777777" w:rsidR="00D76E78" w:rsidRPr="00866D80" w:rsidRDefault="00D76E78" w:rsidP="00D76E78">
      <w:pPr>
        <w:ind w:firstLine="1247"/>
        <w:jc w:val="both"/>
        <w:rPr>
          <w:color w:val="000000"/>
          <w:sz w:val="20"/>
          <w:szCs w:val="20"/>
        </w:rPr>
      </w:pPr>
    </w:p>
    <w:p w14:paraId="30E3980A" w14:textId="77777777" w:rsidR="00D76E78" w:rsidRPr="00D76E78" w:rsidRDefault="00D76E78" w:rsidP="00D76E78">
      <w:pPr>
        <w:ind w:firstLine="1247"/>
        <w:jc w:val="both"/>
        <w:rPr>
          <w:color w:val="000000"/>
        </w:rPr>
      </w:pPr>
      <w:r w:rsidRPr="00D76E78">
        <w:rPr>
          <w:color w:val="000000"/>
        </w:rPr>
        <w:t>1.2. Pakeisti II priemonių grupės 1 ir 2 priemones ir jas išdėstyti taip:</w:t>
      </w:r>
    </w:p>
    <w:p w14:paraId="264C8110" w14:textId="77777777" w:rsidR="00D76E78" w:rsidRPr="00866D80" w:rsidRDefault="00D76E78" w:rsidP="00D76E78">
      <w:pPr>
        <w:ind w:firstLine="1247"/>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D76E78" w:rsidRPr="00D76E78" w14:paraId="4B6683BF" w14:textId="77777777" w:rsidTr="002C4E8A">
        <w:tc>
          <w:tcPr>
            <w:tcW w:w="709" w:type="dxa"/>
            <w:vAlign w:val="center"/>
          </w:tcPr>
          <w:p w14:paraId="60001CF3" w14:textId="77777777" w:rsidR="00D76E78" w:rsidRPr="00D76E78" w:rsidRDefault="00D76E78" w:rsidP="00D76E78">
            <w:pPr>
              <w:jc w:val="center"/>
              <w:rPr>
                <w:color w:val="auto"/>
                <w:lang w:eastAsia="lt-LT"/>
              </w:rPr>
            </w:pPr>
            <w:r w:rsidRPr="00D76E78">
              <w:rPr>
                <w:color w:val="auto"/>
                <w:lang w:eastAsia="lt-LT"/>
              </w:rPr>
              <w:t>„Eil. Nr.</w:t>
            </w:r>
          </w:p>
        </w:tc>
        <w:tc>
          <w:tcPr>
            <w:tcW w:w="7229" w:type="dxa"/>
            <w:vAlign w:val="center"/>
          </w:tcPr>
          <w:p w14:paraId="7F6383D2" w14:textId="77777777" w:rsidR="00D76E78" w:rsidRPr="00D76E78" w:rsidRDefault="00D76E78" w:rsidP="00D76E78">
            <w:pPr>
              <w:jc w:val="center"/>
              <w:rPr>
                <w:color w:val="auto"/>
                <w:lang w:eastAsia="lt-LT"/>
              </w:rPr>
            </w:pPr>
            <w:r w:rsidRPr="00D76E78">
              <w:rPr>
                <w:color w:val="auto"/>
                <w:lang w:eastAsia="lt-LT"/>
              </w:rPr>
              <w:t>Išlaidų straipsniai</w:t>
            </w:r>
          </w:p>
        </w:tc>
        <w:tc>
          <w:tcPr>
            <w:tcW w:w="1701" w:type="dxa"/>
            <w:vAlign w:val="center"/>
          </w:tcPr>
          <w:p w14:paraId="27C4FE8F" w14:textId="77777777" w:rsidR="00D76E78" w:rsidRPr="00D76E78" w:rsidRDefault="00D76E78" w:rsidP="00D76E78">
            <w:pPr>
              <w:jc w:val="center"/>
              <w:rPr>
                <w:color w:val="auto"/>
                <w:lang w:eastAsia="lt-LT"/>
              </w:rPr>
            </w:pPr>
            <w:r w:rsidRPr="00D76E78">
              <w:rPr>
                <w:color w:val="auto"/>
                <w:lang w:eastAsia="lt-LT"/>
              </w:rPr>
              <w:t>Skiriamos (planuojamos) lėšos (Eur)</w:t>
            </w:r>
          </w:p>
        </w:tc>
      </w:tr>
      <w:tr w:rsidR="00D76E78" w:rsidRPr="00D76E78" w14:paraId="097FD561" w14:textId="77777777" w:rsidTr="002C4E8A">
        <w:tc>
          <w:tcPr>
            <w:tcW w:w="709" w:type="dxa"/>
          </w:tcPr>
          <w:p w14:paraId="36D92163" w14:textId="77777777" w:rsidR="00D76E78" w:rsidRPr="00D76E78" w:rsidRDefault="00D76E78" w:rsidP="00D76E78">
            <w:pPr>
              <w:jc w:val="center"/>
              <w:rPr>
                <w:color w:val="auto"/>
                <w:lang w:eastAsia="lt-LT"/>
              </w:rPr>
            </w:pPr>
            <w:r w:rsidRPr="00D76E78">
              <w:rPr>
                <w:b/>
                <w:color w:val="auto"/>
                <w:lang w:eastAsia="lt-LT"/>
              </w:rPr>
              <w:t>II.</w:t>
            </w:r>
          </w:p>
        </w:tc>
        <w:tc>
          <w:tcPr>
            <w:tcW w:w="8930" w:type="dxa"/>
            <w:gridSpan w:val="2"/>
          </w:tcPr>
          <w:p w14:paraId="42E29520" w14:textId="77777777" w:rsidR="00D76E78" w:rsidRPr="00D76E78" w:rsidRDefault="00D76E78" w:rsidP="00D76E78">
            <w:pPr>
              <w:jc w:val="center"/>
              <w:rPr>
                <w:color w:val="auto"/>
                <w:lang w:eastAsia="lt-LT"/>
              </w:rPr>
            </w:pPr>
            <w:r w:rsidRPr="00D76E78">
              <w:rPr>
                <w:b/>
                <w:color w:val="auto"/>
                <w:lang w:eastAsia="lt-LT"/>
              </w:rPr>
              <w:t>Atliekų tvarkymo infrastruktūros plėtros priemonėms</w:t>
            </w:r>
          </w:p>
        </w:tc>
      </w:tr>
      <w:tr w:rsidR="00D76E78" w:rsidRPr="00D76E78" w14:paraId="23E6A148" w14:textId="77777777" w:rsidTr="002C4E8A">
        <w:tc>
          <w:tcPr>
            <w:tcW w:w="709" w:type="dxa"/>
          </w:tcPr>
          <w:p w14:paraId="08299B2C" w14:textId="77777777" w:rsidR="00D76E78" w:rsidRPr="00D76E78" w:rsidRDefault="00D76E78" w:rsidP="00D76E78">
            <w:pPr>
              <w:jc w:val="center"/>
              <w:rPr>
                <w:color w:val="auto"/>
                <w:lang w:eastAsia="lt-LT"/>
              </w:rPr>
            </w:pPr>
            <w:r w:rsidRPr="00D76E78">
              <w:t>1.</w:t>
            </w:r>
          </w:p>
        </w:tc>
        <w:tc>
          <w:tcPr>
            <w:tcW w:w="7229" w:type="dxa"/>
          </w:tcPr>
          <w:p w14:paraId="3F328B8D" w14:textId="77777777" w:rsidR="00D76E78" w:rsidRPr="00D76E78" w:rsidRDefault="00D76E78" w:rsidP="00D76E78">
            <w:pPr>
              <w:jc w:val="both"/>
              <w:rPr>
                <w:color w:val="auto"/>
                <w:lang w:eastAsia="lt-LT"/>
              </w:rPr>
            </w:pPr>
            <w:r w:rsidRPr="00D76E78">
              <w:t>Skuodo rajono savivaldybės administracijai – mišrių komunalinių atliekų surinkimo bendro naudojimo konteinerių pastogių konteinerių aikštelėse remontui, reikalingų priemonių įsigijimui finansuoti</w:t>
            </w:r>
          </w:p>
        </w:tc>
        <w:tc>
          <w:tcPr>
            <w:tcW w:w="1701" w:type="dxa"/>
          </w:tcPr>
          <w:p w14:paraId="11206C47" w14:textId="77777777" w:rsidR="00D76E78" w:rsidRPr="00D76E78" w:rsidRDefault="00D76E78" w:rsidP="00D76E78">
            <w:pPr>
              <w:jc w:val="center"/>
              <w:rPr>
                <w:color w:val="auto"/>
                <w:lang w:eastAsia="lt-LT"/>
              </w:rPr>
            </w:pPr>
            <w:r w:rsidRPr="00D76E78">
              <w:t>2 306</w:t>
            </w:r>
          </w:p>
        </w:tc>
      </w:tr>
      <w:tr w:rsidR="00D76E78" w:rsidRPr="00D76E78" w14:paraId="0F709F09" w14:textId="77777777" w:rsidTr="002C4E8A">
        <w:tc>
          <w:tcPr>
            <w:tcW w:w="709" w:type="dxa"/>
          </w:tcPr>
          <w:p w14:paraId="61C6178D" w14:textId="77777777" w:rsidR="00D76E78" w:rsidRPr="00D76E78" w:rsidRDefault="00D76E78" w:rsidP="00D76E78">
            <w:pPr>
              <w:jc w:val="center"/>
              <w:rPr>
                <w:color w:val="auto"/>
                <w:lang w:eastAsia="lt-LT"/>
              </w:rPr>
            </w:pPr>
            <w:r w:rsidRPr="00D76E78">
              <w:rPr>
                <w:color w:val="auto"/>
                <w:lang w:eastAsia="lt-LT"/>
              </w:rPr>
              <w:t>2.</w:t>
            </w:r>
          </w:p>
        </w:tc>
        <w:tc>
          <w:tcPr>
            <w:tcW w:w="7229" w:type="dxa"/>
          </w:tcPr>
          <w:p w14:paraId="0782789B" w14:textId="77777777" w:rsidR="00D76E78" w:rsidRPr="00D76E78" w:rsidRDefault="00D76E78" w:rsidP="00D76E78">
            <w:pPr>
              <w:jc w:val="both"/>
              <w:rPr>
                <w:color w:val="auto"/>
                <w:lang w:eastAsia="lt-LT"/>
              </w:rPr>
            </w:pPr>
            <w:r w:rsidRPr="00D76E78">
              <w:rPr>
                <w:color w:val="auto"/>
                <w:lang w:eastAsia="lt-LT"/>
              </w:rPr>
              <w:t>Skuodo rajono savivaldybės administracijai – tekstilės atliekų surinkimo konteineriams įsigyti</w:t>
            </w:r>
          </w:p>
        </w:tc>
        <w:tc>
          <w:tcPr>
            <w:tcW w:w="1701" w:type="dxa"/>
          </w:tcPr>
          <w:p w14:paraId="335999DE" w14:textId="77777777" w:rsidR="00D76E78" w:rsidRPr="00D76E78" w:rsidRDefault="00D76E78" w:rsidP="00D76E78">
            <w:pPr>
              <w:jc w:val="center"/>
              <w:rPr>
                <w:color w:val="auto"/>
                <w:lang w:eastAsia="lt-LT"/>
              </w:rPr>
            </w:pPr>
            <w:r w:rsidRPr="00D76E78">
              <w:rPr>
                <w:color w:val="auto"/>
                <w:lang w:eastAsia="lt-LT"/>
              </w:rPr>
              <w:t>3 384“.</w:t>
            </w:r>
          </w:p>
        </w:tc>
      </w:tr>
    </w:tbl>
    <w:p w14:paraId="6E91D763" w14:textId="77777777" w:rsidR="00D76E78" w:rsidRPr="00866D80" w:rsidRDefault="00D76E78" w:rsidP="00D76E78">
      <w:pPr>
        <w:ind w:firstLine="1247"/>
        <w:jc w:val="both"/>
        <w:rPr>
          <w:color w:val="000000"/>
          <w:sz w:val="20"/>
          <w:szCs w:val="20"/>
        </w:rPr>
      </w:pPr>
    </w:p>
    <w:p w14:paraId="2277AFFF" w14:textId="7C946337" w:rsidR="00343852" w:rsidRDefault="00343852" w:rsidP="00343852">
      <w:pPr>
        <w:ind w:firstLine="1247"/>
        <w:jc w:val="both"/>
        <w:rPr>
          <w:color w:val="000000"/>
        </w:rPr>
      </w:pPr>
      <w:r>
        <w:rPr>
          <w:color w:val="000000"/>
        </w:rPr>
        <w:t>1.3. Pakeisti IV</w:t>
      </w:r>
      <w:r w:rsidRPr="00EF61DA">
        <w:rPr>
          <w:color w:val="000000"/>
        </w:rPr>
        <w:t xml:space="preserve"> priemonių grupės 2 priemonę</w:t>
      </w:r>
      <w:r>
        <w:rPr>
          <w:color w:val="000000"/>
        </w:rPr>
        <w:t xml:space="preserve"> ir ją išdėstyti taip:</w:t>
      </w:r>
    </w:p>
    <w:p w14:paraId="64A78F18" w14:textId="77777777" w:rsidR="00343852" w:rsidRPr="00866D80" w:rsidRDefault="00343852" w:rsidP="00343852">
      <w:pPr>
        <w:ind w:firstLine="1247"/>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343852" w:rsidRPr="004C571D" w14:paraId="515206EF" w14:textId="77777777" w:rsidTr="002C4E8A">
        <w:tc>
          <w:tcPr>
            <w:tcW w:w="709" w:type="dxa"/>
            <w:vAlign w:val="center"/>
          </w:tcPr>
          <w:p w14:paraId="0B29742C" w14:textId="77777777" w:rsidR="00343852" w:rsidRPr="004C571D" w:rsidRDefault="00343852" w:rsidP="002C4E8A">
            <w:pPr>
              <w:jc w:val="center"/>
              <w:rPr>
                <w:color w:val="auto"/>
                <w:lang w:eastAsia="lt-LT"/>
              </w:rPr>
            </w:pPr>
            <w:r>
              <w:rPr>
                <w:color w:val="auto"/>
                <w:lang w:eastAsia="lt-LT"/>
              </w:rPr>
              <w:t>„</w:t>
            </w:r>
            <w:r w:rsidRPr="004C571D">
              <w:rPr>
                <w:color w:val="auto"/>
                <w:lang w:eastAsia="lt-LT"/>
              </w:rPr>
              <w:t>Eil. Nr.</w:t>
            </w:r>
          </w:p>
        </w:tc>
        <w:tc>
          <w:tcPr>
            <w:tcW w:w="7229" w:type="dxa"/>
            <w:vAlign w:val="center"/>
          </w:tcPr>
          <w:p w14:paraId="505A7767" w14:textId="77777777" w:rsidR="00343852" w:rsidRPr="004C571D" w:rsidRDefault="00343852" w:rsidP="002C4E8A">
            <w:pPr>
              <w:jc w:val="center"/>
              <w:rPr>
                <w:color w:val="auto"/>
                <w:lang w:eastAsia="lt-LT"/>
              </w:rPr>
            </w:pPr>
            <w:r w:rsidRPr="004C571D">
              <w:rPr>
                <w:color w:val="auto"/>
                <w:lang w:eastAsia="lt-LT"/>
              </w:rPr>
              <w:t>Išlaidų straipsniai</w:t>
            </w:r>
          </w:p>
        </w:tc>
        <w:tc>
          <w:tcPr>
            <w:tcW w:w="1701" w:type="dxa"/>
            <w:vAlign w:val="center"/>
          </w:tcPr>
          <w:p w14:paraId="39A385D5" w14:textId="77777777" w:rsidR="00343852" w:rsidRPr="004C571D" w:rsidRDefault="00343852" w:rsidP="002C4E8A">
            <w:pPr>
              <w:jc w:val="center"/>
              <w:rPr>
                <w:color w:val="auto"/>
                <w:lang w:eastAsia="lt-LT"/>
              </w:rPr>
            </w:pPr>
            <w:r w:rsidRPr="004C571D">
              <w:rPr>
                <w:color w:val="auto"/>
                <w:lang w:eastAsia="lt-LT"/>
              </w:rPr>
              <w:t>Skiriamos (planuojamos) lėšos (Eur)</w:t>
            </w:r>
          </w:p>
        </w:tc>
      </w:tr>
      <w:tr w:rsidR="00343852" w:rsidRPr="004C571D" w14:paraId="5D7B8154" w14:textId="77777777" w:rsidTr="002C4E8A">
        <w:tc>
          <w:tcPr>
            <w:tcW w:w="709" w:type="dxa"/>
          </w:tcPr>
          <w:p w14:paraId="52E0CE66" w14:textId="77777777" w:rsidR="00343852" w:rsidRPr="004C571D" w:rsidRDefault="00343852" w:rsidP="002C4E8A">
            <w:pPr>
              <w:jc w:val="center"/>
              <w:rPr>
                <w:b/>
                <w:color w:val="auto"/>
                <w:lang w:eastAsia="lt-LT"/>
              </w:rPr>
            </w:pPr>
            <w:r w:rsidRPr="003D1706">
              <w:rPr>
                <w:b/>
              </w:rPr>
              <w:t>IV.</w:t>
            </w:r>
          </w:p>
        </w:tc>
        <w:tc>
          <w:tcPr>
            <w:tcW w:w="8930" w:type="dxa"/>
            <w:gridSpan w:val="2"/>
          </w:tcPr>
          <w:p w14:paraId="155AF526" w14:textId="77777777" w:rsidR="00343852" w:rsidRPr="004C571D" w:rsidRDefault="00343852" w:rsidP="002C4E8A">
            <w:pPr>
              <w:jc w:val="center"/>
              <w:rPr>
                <w:b/>
                <w:color w:val="auto"/>
                <w:lang w:eastAsia="lt-LT"/>
              </w:rPr>
            </w:pPr>
            <w:r w:rsidRPr="003D1706">
              <w:rPr>
                <w:b/>
              </w:rPr>
              <w:t>Aplinkos monitoringo, prevencinėms, aplinkos atkūrimo priemonėms</w:t>
            </w:r>
          </w:p>
        </w:tc>
      </w:tr>
      <w:tr w:rsidR="00343852" w:rsidRPr="004C571D" w14:paraId="1E097BB0" w14:textId="77777777" w:rsidTr="002C4E8A">
        <w:tc>
          <w:tcPr>
            <w:tcW w:w="709" w:type="dxa"/>
          </w:tcPr>
          <w:p w14:paraId="661D5B24" w14:textId="77777777" w:rsidR="00343852" w:rsidRPr="004C571D" w:rsidRDefault="00343852" w:rsidP="002C4E8A">
            <w:pPr>
              <w:jc w:val="center"/>
              <w:rPr>
                <w:color w:val="auto"/>
                <w:lang w:eastAsia="lt-LT"/>
              </w:rPr>
            </w:pPr>
            <w:r>
              <w:t>2.</w:t>
            </w:r>
          </w:p>
        </w:tc>
        <w:tc>
          <w:tcPr>
            <w:tcW w:w="7229" w:type="dxa"/>
          </w:tcPr>
          <w:p w14:paraId="0F3E55F0" w14:textId="77777777" w:rsidR="00343852" w:rsidRPr="004C571D" w:rsidRDefault="00343852" w:rsidP="002C4E8A">
            <w:pPr>
              <w:jc w:val="both"/>
              <w:rPr>
                <w:color w:val="auto"/>
                <w:lang w:eastAsia="lt-LT"/>
              </w:rPr>
            </w:pPr>
            <w:r w:rsidRPr="00D01B61">
              <w:t>Skuodo rajono savivaldybės administracijai –</w:t>
            </w:r>
            <w:r>
              <w:t xml:space="preserve"> </w:t>
            </w:r>
            <w:r w:rsidRPr="004A05B9">
              <w:t>Skuodo rajono savivaldybės aplinkos monitoringo programai</w:t>
            </w:r>
            <w:r>
              <w:t xml:space="preserve"> parengti ir įgyvendinti</w:t>
            </w:r>
          </w:p>
        </w:tc>
        <w:tc>
          <w:tcPr>
            <w:tcW w:w="1701" w:type="dxa"/>
          </w:tcPr>
          <w:p w14:paraId="65739434" w14:textId="6ABE2215" w:rsidR="00343852" w:rsidRPr="004C571D" w:rsidRDefault="00562C62" w:rsidP="002C4E8A">
            <w:pPr>
              <w:jc w:val="center"/>
              <w:rPr>
                <w:color w:val="auto"/>
                <w:lang w:eastAsia="lt-LT"/>
              </w:rPr>
            </w:pPr>
            <w:r w:rsidRPr="00562C62">
              <w:rPr>
                <w:strike/>
              </w:rPr>
              <w:t>8 000</w:t>
            </w:r>
            <w:r>
              <w:t xml:space="preserve"> </w:t>
            </w:r>
            <w:r w:rsidR="00343852" w:rsidRPr="00562C62">
              <w:rPr>
                <w:b/>
              </w:rPr>
              <w:t>7 100</w:t>
            </w:r>
            <w:r w:rsidR="00343852">
              <w:t>“.</w:t>
            </w:r>
          </w:p>
        </w:tc>
      </w:tr>
    </w:tbl>
    <w:p w14:paraId="6C00D6DD" w14:textId="5DF0CCD4" w:rsidR="00D76E78" w:rsidRPr="00D76E78" w:rsidRDefault="00D76E78" w:rsidP="00D76E78">
      <w:pPr>
        <w:ind w:firstLine="1247"/>
        <w:jc w:val="both"/>
        <w:rPr>
          <w:color w:val="000000"/>
        </w:rPr>
      </w:pPr>
      <w:r w:rsidRPr="00D76E78">
        <w:rPr>
          <w:color w:val="000000"/>
        </w:rPr>
        <w:lastRenderedPageBreak/>
        <w:t>1.</w:t>
      </w:r>
      <w:r w:rsidR="00343852">
        <w:rPr>
          <w:color w:val="000000"/>
        </w:rPr>
        <w:t>4</w:t>
      </w:r>
      <w:r w:rsidRPr="00D76E78">
        <w:rPr>
          <w:color w:val="000000"/>
        </w:rPr>
        <w:t>. Pakeisti VI priemonių grupės 1 priemonę ir ją išdėstyti taip:</w:t>
      </w:r>
    </w:p>
    <w:p w14:paraId="773FDDAF" w14:textId="77777777" w:rsidR="00D76E78" w:rsidRPr="00866D80" w:rsidRDefault="00D76E78" w:rsidP="00D76E78">
      <w:pPr>
        <w:ind w:firstLine="1247"/>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D76E78" w:rsidRPr="00D76E78" w14:paraId="0EEDCBE6" w14:textId="77777777" w:rsidTr="002C4E8A">
        <w:tc>
          <w:tcPr>
            <w:tcW w:w="709" w:type="dxa"/>
            <w:vAlign w:val="center"/>
          </w:tcPr>
          <w:p w14:paraId="68287716" w14:textId="77777777" w:rsidR="00D76E78" w:rsidRPr="00D76E78" w:rsidRDefault="00D76E78" w:rsidP="00D76E78">
            <w:pPr>
              <w:jc w:val="center"/>
              <w:rPr>
                <w:color w:val="auto"/>
                <w:lang w:eastAsia="lt-LT"/>
              </w:rPr>
            </w:pPr>
            <w:r w:rsidRPr="00D76E78">
              <w:rPr>
                <w:color w:val="auto"/>
                <w:lang w:eastAsia="lt-LT"/>
              </w:rPr>
              <w:t>„Eil. Nr.</w:t>
            </w:r>
          </w:p>
        </w:tc>
        <w:tc>
          <w:tcPr>
            <w:tcW w:w="7229" w:type="dxa"/>
            <w:vAlign w:val="center"/>
          </w:tcPr>
          <w:p w14:paraId="736D7236" w14:textId="77777777" w:rsidR="00D76E78" w:rsidRPr="00D76E78" w:rsidRDefault="00D76E78" w:rsidP="00D76E78">
            <w:pPr>
              <w:jc w:val="center"/>
              <w:rPr>
                <w:color w:val="auto"/>
                <w:lang w:eastAsia="lt-LT"/>
              </w:rPr>
            </w:pPr>
            <w:r w:rsidRPr="00D76E78">
              <w:rPr>
                <w:color w:val="auto"/>
                <w:lang w:eastAsia="lt-LT"/>
              </w:rPr>
              <w:t>Išlaidų straipsniai</w:t>
            </w:r>
          </w:p>
        </w:tc>
        <w:tc>
          <w:tcPr>
            <w:tcW w:w="1701" w:type="dxa"/>
            <w:vAlign w:val="center"/>
          </w:tcPr>
          <w:p w14:paraId="48C37F0C" w14:textId="77777777" w:rsidR="00D76E78" w:rsidRPr="00D76E78" w:rsidRDefault="00D76E78" w:rsidP="00D76E78">
            <w:pPr>
              <w:jc w:val="center"/>
              <w:rPr>
                <w:color w:val="auto"/>
                <w:lang w:eastAsia="lt-LT"/>
              </w:rPr>
            </w:pPr>
            <w:r w:rsidRPr="00D76E78">
              <w:rPr>
                <w:color w:val="auto"/>
                <w:lang w:eastAsia="lt-LT"/>
              </w:rPr>
              <w:t>Skiriamos (planuojamos) lėšos (Eur)</w:t>
            </w:r>
          </w:p>
        </w:tc>
      </w:tr>
      <w:tr w:rsidR="00D76E78" w:rsidRPr="00D76E78" w14:paraId="15C648E6" w14:textId="77777777" w:rsidTr="002C4E8A">
        <w:tc>
          <w:tcPr>
            <w:tcW w:w="709" w:type="dxa"/>
          </w:tcPr>
          <w:p w14:paraId="53B3F68B" w14:textId="77777777" w:rsidR="00D76E78" w:rsidRPr="00D76E78" w:rsidRDefault="00D76E78" w:rsidP="00D76E78">
            <w:pPr>
              <w:jc w:val="center"/>
              <w:rPr>
                <w:b/>
                <w:color w:val="auto"/>
                <w:lang w:eastAsia="lt-LT"/>
              </w:rPr>
            </w:pPr>
            <w:r w:rsidRPr="00D76E78">
              <w:rPr>
                <w:b/>
                <w:color w:val="auto"/>
                <w:lang w:eastAsia="lt-LT"/>
              </w:rPr>
              <w:t>VI.</w:t>
            </w:r>
          </w:p>
        </w:tc>
        <w:tc>
          <w:tcPr>
            <w:tcW w:w="8930" w:type="dxa"/>
            <w:gridSpan w:val="2"/>
          </w:tcPr>
          <w:p w14:paraId="3A0610FB" w14:textId="77777777" w:rsidR="00D76E78" w:rsidRPr="00D76E78" w:rsidRDefault="00D76E78" w:rsidP="00D76E78">
            <w:pPr>
              <w:jc w:val="center"/>
              <w:rPr>
                <w:color w:val="auto"/>
                <w:lang w:eastAsia="lt-LT"/>
              </w:rPr>
            </w:pPr>
            <w:r w:rsidRPr="00D76E78">
              <w:rPr>
                <w:b/>
                <w:color w:val="auto"/>
                <w:lang w:eastAsia="lt-LT"/>
              </w:rPr>
              <w:t>Želdynų ir želdinių apsaugos, tvarkymo, būklės stebėsenos, želdynų kūrimo, želdinių veisimo ir inventorizavimo priemonėms</w:t>
            </w:r>
          </w:p>
        </w:tc>
      </w:tr>
      <w:tr w:rsidR="00D76E78" w:rsidRPr="00D76E78" w14:paraId="09895374" w14:textId="77777777" w:rsidTr="002C4E8A">
        <w:tc>
          <w:tcPr>
            <w:tcW w:w="709" w:type="dxa"/>
          </w:tcPr>
          <w:p w14:paraId="72E75F9E" w14:textId="77777777" w:rsidR="00D76E78" w:rsidRPr="00D76E78" w:rsidRDefault="00D76E78" w:rsidP="00D76E78">
            <w:pPr>
              <w:jc w:val="center"/>
              <w:rPr>
                <w:color w:val="auto"/>
                <w:lang w:eastAsia="lt-LT"/>
              </w:rPr>
            </w:pPr>
            <w:r w:rsidRPr="00D76E78">
              <w:rPr>
                <w:color w:val="auto"/>
                <w:lang w:eastAsia="lt-LT"/>
              </w:rPr>
              <w:t>1.</w:t>
            </w:r>
          </w:p>
        </w:tc>
        <w:tc>
          <w:tcPr>
            <w:tcW w:w="7229" w:type="dxa"/>
          </w:tcPr>
          <w:p w14:paraId="314C15DA" w14:textId="77777777" w:rsidR="00D76E78" w:rsidRPr="00D76E78" w:rsidRDefault="00D76E78" w:rsidP="00D76E78">
            <w:pPr>
              <w:jc w:val="both"/>
              <w:rPr>
                <w:color w:val="auto"/>
                <w:lang w:eastAsia="lt-LT"/>
              </w:rPr>
            </w:pPr>
            <w:r w:rsidRPr="00D76E78">
              <w:rPr>
                <w:color w:val="auto"/>
                <w:lang w:eastAsia="lt-LT"/>
              </w:rPr>
              <w:t>Skuodo rajono savivaldybės administracijos seniūnijoms – pavojų keliančių medžių šalinimo, genėjimo darbams finansuoti:</w:t>
            </w:r>
          </w:p>
          <w:p w14:paraId="4EEF23F0" w14:textId="77777777" w:rsidR="00D76E78" w:rsidRPr="00D76E78" w:rsidRDefault="00D76E78" w:rsidP="00D76E78">
            <w:pPr>
              <w:jc w:val="both"/>
              <w:rPr>
                <w:color w:val="auto"/>
                <w:lang w:eastAsia="lt-LT"/>
              </w:rPr>
            </w:pPr>
            <w:r w:rsidRPr="00D76E78">
              <w:rPr>
                <w:color w:val="auto"/>
                <w:lang w:eastAsia="lt-LT"/>
              </w:rPr>
              <w:t>Aleksandrijos seniūnijai</w:t>
            </w:r>
          </w:p>
          <w:p w14:paraId="47427C90" w14:textId="77777777" w:rsidR="00D76E78" w:rsidRPr="00D76E78" w:rsidRDefault="00D76E78" w:rsidP="00D76E78">
            <w:pPr>
              <w:jc w:val="both"/>
              <w:rPr>
                <w:color w:val="auto"/>
                <w:lang w:eastAsia="lt-LT"/>
              </w:rPr>
            </w:pPr>
            <w:r w:rsidRPr="00D76E78">
              <w:rPr>
                <w:color w:val="auto"/>
                <w:lang w:eastAsia="lt-LT"/>
              </w:rPr>
              <w:t>Barstyčių seniūnijai</w:t>
            </w:r>
          </w:p>
          <w:p w14:paraId="5CB17A00" w14:textId="77777777" w:rsidR="00D76E78" w:rsidRPr="00D76E78" w:rsidRDefault="00D76E78" w:rsidP="00D76E78">
            <w:pPr>
              <w:jc w:val="both"/>
              <w:rPr>
                <w:color w:val="auto"/>
                <w:lang w:eastAsia="lt-LT"/>
              </w:rPr>
            </w:pPr>
            <w:r w:rsidRPr="00D76E78">
              <w:rPr>
                <w:color w:val="auto"/>
                <w:lang w:eastAsia="lt-LT"/>
              </w:rPr>
              <w:t>Ylakių seniūnijai</w:t>
            </w:r>
          </w:p>
          <w:p w14:paraId="1FA23C1A" w14:textId="77777777" w:rsidR="00D76E78" w:rsidRPr="00D76E78" w:rsidRDefault="00D76E78" w:rsidP="00D76E78">
            <w:pPr>
              <w:jc w:val="both"/>
              <w:rPr>
                <w:color w:val="auto"/>
                <w:lang w:eastAsia="lt-LT"/>
              </w:rPr>
            </w:pPr>
            <w:r w:rsidRPr="00D76E78">
              <w:rPr>
                <w:color w:val="auto"/>
                <w:lang w:eastAsia="lt-LT"/>
              </w:rPr>
              <w:t>Lenkimų seniūnijai</w:t>
            </w:r>
          </w:p>
          <w:p w14:paraId="2DE86CB7" w14:textId="77777777" w:rsidR="00D76E78" w:rsidRPr="00D76E78" w:rsidRDefault="00D76E78" w:rsidP="00D76E78">
            <w:pPr>
              <w:jc w:val="both"/>
              <w:rPr>
                <w:color w:val="auto"/>
                <w:lang w:eastAsia="lt-LT"/>
              </w:rPr>
            </w:pPr>
            <w:r w:rsidRPr="00D76E78">
              <w:rPr>
                <w:color w:val="auto"/>
                <w:lang w:eastAsia="lt-LT"/>
              </w:rPr>
              <w:t>Mosėdžio seniūnijai</w:t>
            </w:r>
          </w:p>
          <w:p w14:paraId="489F75F5" w14:textId="77777777" w:rsidR="00D76E78" w:rsidRPr="00D76E78" w:rsidRDefault="00D76E78" w:rsidP="00D76E78">
            <w:pPr>
              <w:jc w:val="both"/>
              <w:rPr>
                <w:color w:val="auto"/>
                <w:lang w:eastAsia="lt-LT"/>
              </w:rPr>
            </w:pPr>
            <w:r w:rsidRPr="00D76E78">
              <w:rPr>
                <w:color w:val="auto"/>
                <w:lang w:eastAsia="lt-LT"/>
              </w:rPr>
              <w:t>Skuodo seniūnijai</w:t>
            </w:r>
          </w:p>
          <w:p w14:paraId="287D0ACD" w14:textId="77777777" w:rsidR="00D76E78" w:rsidRPr="00D76E78" w:rsidRDefault="00D76E78" w:rsidP="00D76E78">
            <w:pPr>
              <w:jc w:val="both"/>
              <w:rPr>
                <w:color w:val="auto"/>
                <w:lang w:eastAsia="lt-LT"/>
              </w:rPr>
            </w:pPr>
            <w:r w:rsidRPr="00D76E78">
              <w:rPr>
                <w:color w:val="auto"/>
                <w:lang w:eastAsia="lt-LT"/>
              </w:rPr>
              <w:t>Skuodo miesto seniūnijai</w:t>
            </w:r>
          </w:p>
          <w:p w14:paraId="6014294C" w14:textId="77777777" w:rsidR="00D76E78" w:rsidRPr="00D76E78" w:rsidRDefault="00D76E78" w:rsidP="00D76E78">
            <w:pPr>
              <w:jc w:val="both"/>
              <w:rPr>
                <w:b/>
                <w:color w:val="auto"/>
                <w:lang w:eastAsia="lt-LT"/>
              </w:rPr>
            </w:pPr>
            <w:r w:rsidRPr="00D76E78">
              <w:rPr>
                <w:color w:val="auto"/>
                <w:lang w:eastAsia="lt-LT"/>
              </w:rPr>
              <w:t>Šačių seniūnijai</w:t>
            </w:r>
          </w:p>
        </w:tc>
        <w:tc>
          <w:tcPr>
            <w:tcW w:w="1701" w:type="dxa"/>
          </w:tcPr>
          <w:p w14:paraId="008125C0" w14:textId="77777777" w:rsidR="00D76E78" w:rsidRPr="00D76E78" w:rsidRDefault="00D76E78" w:rsidP="00D76E78">
            <w:pPr>
              <w:jc w:val="center"/>
              <w:rPr>
                <w:color w:val="auto"/>
                <w:lang w:eastAsia="lt-LT"/>
              </w:rPr>
            </w:pPr>
          </w:p>
          <w:p w14:paraId="7591E1C2" w14:textId="77777777" w:rsidR="00D76E78" w:rsidRPr="00D76E78" w:rsidRDefault="00D76E78" w:rsidP="00D76E78">
            <w:pPr>
              <w:jc w:val="center"/>
              <w:rPr>
                <w:color w:val="auto"/>
                <w:lang w:eastAsia="lt-LT"/>
              </w:rPr>
            </w:pPr>
          </w:p>
          <w:p w14:paraId="68A8E214" w14:textId="1B2E75CB" w:rsidR="00D76E78" w:rsidRPr="00D76E78" w:rsidRDefault="00562C62" w:rsidP="00D76E78">
            <w:pPr>
              <w:jc w:val="center"/>
              <w:rPr>
                <w:color w:val="auto"/>
                <w:lang w:eastAsia="lt-LT"/>
              </w:rPr>
            </w:pPr>
            <w:r w:rsidRPr="00562C62">
              <w:rPr>
                <w:strike/>
                <w:color w:val="auto"/>
                <w:lang w:eastAsia="lt-LT"/>
              </w:rPr>
              <w:t>600</w:t>
            </w:r>
            <w:r>
              <w:rPr>
                <w:color w:val="auto"/>
                <w:lang w:eastAsia="lt-LT"/>
              </w:rPr>
              <w:t xml:space="preserve"> </w:t>
            </w:r>
            <w:r w:rsidR="00D76E78" w:rsidRPr="00562C62">
              <w:rPr>
                <w:b/>
                <w:color w:val="auto"/>
                <w:lang w:eastAsia="lt-LT"/>
              </w:rPr>
              <w:t>1 000</w:t>
            </w:r>
          </w:p>
          <w:p w14:paraId="31F60ED4" w14:textId="77777777" w:rsidR="00D76E78" w:rsidRPr="00D76E78" w:rsidRDefault="00D76E78" w:rsidP="00D76E78">
            <w:pPr>
              <w:jc w:val="center"/>
              <w:rPr>
                <w:color w:val="auto"/>
                <w:lang w:eastAsia="lt-LT"/>
              </w:rPr>
            </w:pPr>
            <w:r w:rsidRPr="00D76E78">
              <w:rPr>
                <w:color w:val="auto"/>
                <w:lang w:eastAsia="lt-LT"/>
              </w:rPr>
              <w:t>400</w:t>
            </w:r>
          </w:p>
          <w:p w14:paraId="73E043D9" w14:textId="4AEC5C41" w:rsidR="00D76E78" w:rsidRPr="00D76E78" w:rsidRDefault="00D76E78" w:rsidP="00D76E78">
            <w:pPr>
              <w:jc w:val="center"/>
              <w:rPr>
                <w:color w:val="auto"/>
                <w:lang w:eastAsia="lt-LT"/>
              </w:rPr>
            </w:pPr>
            <w:r w:rsidRPr="00D76E78">
              <w:rPr>
                <w:color w:val="auto"/>
                <w:lang w:eastAsia="lt-LT"/>
              </w:rPr>
              <w:t>400</w:t>
            </w:r>
          </w:p>
          <w:p w14:paraId="650ACA5B" w14:textId="77777777" w:rsidR="00D76E78" w:rsidRPr="00D76E78" w:rsidRDefault="00D76E78" w:rsidP="00D76E78">
            <w:pPr>
              <w:jc w:val="center"/>
              <w:rPr>
                <w:color w:val="auto"/>
                <w:lang w:eastAsia="lt-LT"/>
              </w:rPr>
            </w:pPr>
            <w:r w:rsidRPr="00D76E78">
              <w:rPr>
                <w:color w:val="auto"/>
                <w:lang w:eastAsia="lt-LT"/>
              </w:rPr>
              <w:t>600</w:t>
            </w:r>
          </w:p>
          <w:p w14:paraId="6A01ED48" w14:textId="6069B161" w:rsidR="00D76E78" w:rsidRPr="00D76E78" w:rsidRDefault="00562C62" w:rsidP="00D76E78">
            <w:pPr>
              <w:jc w:val="center"/>
              <w:rPr>
                <w:color w:val="auto"/>
                <w:lang w:eastAsia="lt-LT"/>
              </w:rPr>
            </w:pPr>
            <w:r w:rsidRPr="00562C62">
              <w:rPr>
                <w:strike/>
                <w:color w:val="auto"/>
                <w:lang w:eastAsia="lt-LT"/>
              </w:rPr>
              <w:t>1 210</w:t>
            </w:r>
            <w:r>
              <w:rPr>
                <w:color w:val="auto"/>
                <w:lang w:eastAsia="lt-LT"/>
              </w:rPr>
              <w:t xml:space="preserve"> </w:t>
            </w:r>
            <w:r w:rsidR="00D76E78" w:rsidRPr="00562C62">
              <w:rPr>
                <w:b/>
                <w:color w:val="auto"/>
                <w:lang w:eastAsia="lt-LT"/>
              </w:rPr>
              <w:t>1 710</w:t>
            </w:r>
          </w:p>
          <w:p w14:paraId="66F8D665" w14:textId="77777777" w:rsidR="00D76E78" w:rsidRPr="00D76E78" w:rsidRDefault="00D76E78" w:rsidP="00D76E78">
            <w:pPr>
              <w:jc w:val="center"/>
              <w:rPr>
                <w:color w:val="auto"/>
                <w:lang w:eastAsia="lt-LT"/>
              </w:rPr>
            </w:pPr>
            <w:r w:rsidRPr="00D76E78">
              <w:rPr>
                <w:color w:val="auto"/>
                <w:lang w:eastAsia="lt-LT"/>
              </w:rPr>
              <w:t>800</w:t>
            </w:r>
          </w:p>
          <w:p w14:paraId="7345C877" w14:textId="77777777" w:rsidR="00D76E78" w:rsidRPr="00D76E78" w:rsidRDefault="00D76E78" w:rsidP="00D76E78">
            <w:pPr>
              <w:jc w:val="center"/>
              <w:rPr>
                <w:color w:val="auto"/>
                <w:lang w:eastAsia="lt-LT"/>
              </w:rPr>
            </w:pPr>
            <w:r w:rsidRPr="00D76E78">
              <w:rPr>
                <w:color w:val="auto"/>
                <w:lang w:eastAsia="lt-LT"/>
              </w:rPr>
              <w:t>1 300</w:t>
            </w:r>
          </w:p>
          <w:p w14:paraId="726E38E3" w14:textId="22E89568" w:rsidR="00D76E78" w:rsidRPr="00D76E78" w:rsidRDefault="00D76E78" w:rsidP="00D76E78">
            <w:pPr>
              <w:jc w:val="center"/>
              <w:rPr>
                <w:color w:val="auto"/>
                <w:lang w:eastAsia="lt-LT"/>
              </w:rPr>
            </w:pPr>
            <w:r w:rsidRPr="00D76E78">
              <w:rPr>
                <w:color w:val="auto"/>
                <w:lang w:eastAsia="lt-LT"/>
              </w:rPr>
              <w:t>300“.</w:t>
            </w:r>
          </w:p>
        </w:tc>
      </w:tr>
    </w:tbl>
    <w:p w14:paraId="3448944C" w14:textId="77777777" w:rsidR="005F38B6" w:rsidRPr="00866D80" w:rsidRDefault="005F38B6" w:rsidP="00352314">
      <w:pPr>
        <w:ind w:firstLine="1247"/>
        <w:jc w:val="both"/>
        <w:rPr>
          <w:color w:val="000000"/>
          <w:sz w:val="20"/>
          <w:szCs w:val="20"/>
        </w:rPr>
      </w:pPr>
    </w:p>
    <w:p w14:paraId="57AE21C5" w14:textId="643EDED1" w:rsidR="00866D80" w:rsidRDefault="00866D80" w:rsidP="00352314">
      <w:pPr>
        <w:ind w:firstLine="1247"/>
        <w:jc w:val="both"/>
        <w:rPr>
          <w:color w:val="000000"/>
        </w:rPr>
      </w:pPr>
      <w:r>
        <w:rPr>
          <w:color w:val="000000"/>
        </w:rPr>
        <w:t xml:space="preserve">2. Pripažinti netekusiu galios </w:t>
      </w:r>
      <w:r w:rsidRPr="00866D80">
        <w:rPr>
          <w:color w:val="000000"/>
        </w:rPr>
        <w:t>Skuodo rajono savivaldybės tarybos 2025 m. balandžio 24 d. sprendim</w:t>
      </w:r>
      <w:r>
        <w:rPr>
          <w:color w:val="000000"/>
        </w:rPr>
        <w:t>ą</w:t>
      </w:r>
      <w:r w:rsidRPr="00866D80">
        <w:rPr>
          <w:color w:val="000000"/>
        </w:rPr>
        <w:t xml:space="preserve"> Nr. T9-104 „Dėl Skuodo rajono savivaldybės tarybos 2025 m. vasario 27 d. sprendimo Nr. T9-33 „Dėl Skuodo rajono savivaldybės aplinkos apsaugos rėmimo specialiosios programos 2025 metų priemonių patvirtinimo“ pakeitimo“</w:t>
      </w:r>
      <w:r>
        <w:rPr>
          <w:color w:val="000000"/>
        </w:rPr>
        <w:t>.</w:t>
      </w:r>
    </w:p>
    <w:p w14:paraId="1E7AAA50" w14:textId="474FA96B" w:rsidR="00AD6D8A" w:rsidRPr="00A82A17" w:rsidRDefault="005F38B6" w:rsidP="00352314">
      <w:pPr>
        <w:ind w:firstLine="1247"/>
        <w:jc w:val="both"/>
        <w:rPr>
          <w:color w:val="000000"/>
        </w:rPr>
      </w:pPr>
      <w:r>
        <w:rPr>
          <w:color w:val="000000"/>
        </w:rPr>
        <w:t>3</w:t>
      </w:r>
      <w:r w:rsidR="00BC7A8C">
        <w:rPr>
          <w:color w:val="000000"/>
        </w:rPr>
        <w:t xml:space="preserve">. </w:t>
      </w:r>
      <w:r w:rsidR="00A53FAC" w:rsidRPr="00A53FAC">
        <w:rPr>
          <w:color w:val="000000"/>
        </w:rPr>
        <w:t xml:space="preserve">Nurodyti, kad šis sprendimas gali būti skundžiamas </w:t>
      </w:r>
      <w:r w:rsidR="00A45D9F" w:rsidRPr="00A45D9F">
        <w:rPr>
          <w:color w:val="000000"/>
        </w:rPr>
        <w:t>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AD6D8A" w:rsidRPr="00A82A17">
        <w:rPr>
          <w:color w:val="000000"/>
        </w:rPr>
        <w:t>.</w:t>
      </w:r>
    </w:p>
    <w:p w14:paraId="317523C6" w14:textId="1F0CC2AA" w:rsidR="00C844F9" w:rsidRDefault="00C844F9" w:rsidP="00352314">
      <w:pPr>
        <w:ind w:firstLine="1247"/>
        <w:jc w:val="both"/>
      </w:pPr>
    </w:p>
    <w:p w14:paraId="6D5A2ABB" w14:textId="77777777" w:rsidR="00A82A17" w:rsidRDefault="00A82A17" w:rsidP="00352314">
      <w:pPr>
        <w:ind w:firstLine="1247"/>
        <w:jc w:val="both"/>
      </w:pPr>
    </w:p>
    <w:p w14:paraId="75EA1E0C" w14:textId="77777777" w:rsidR="00C844F9" w:rsidRDefault="00C844F9">
      <w:pPr>
        <w:jc w:val="both"/>
      </w:pPr>
    </w:p>
    <w:p w14:paraId="2D60E051" w14:textId="77777777" w:rsidR="00C844F9" w:rsidRDefault="00C844F9">
      <w:pPr>
        <w:jc w:val="both"/>
      </w:pPr>
    </w:p>
    <w:tbl>
      <w:tblPr>
        <w:tblW w:w="10173" w:type="dxa"/>
        <w:tblLook w:val="01E0" w:firstRow="1" w:lastRow="1" w:firstColumn="1" w:lastColumn="1" w:noHBand="0" w:noVBand="0"/>
      </w:tblPr>
      <w:tblGrid>
        <w:gridCol w:w="4928"/>
        <w:gridCol w:w="5245"/>
      </w:tblGrid>
      <w:tr w:rsidR="00C844F9" w14:paraId="4CBD1C16" w14:textId="77777777" w:rsidTr="00352314">
        <w:tc>
          <w:tcPr>
            <w:tcW w:w="4928" w:type="dxa"/>
          </w:tcPr>
          <w:p w14:paraId="788A4163" w14:textId="77777777" w:rsidR="00C844F9" w:rsidRDefault="00144234">
            <w:pPr>
              <w:jc w:val="both"/>
            </w:pPr>
            <w:r>
              <w:t>Savivaldybės meras</w:t>
            </w:r>
          </w:p>
        </w:tc>
        <w:tc>
          <w:tcPr>
            <w:tcW w:w="5245" w:type="dxa"/>
          </w:tcPr>
          <w:p w14:paraId="6AFB7B7B" w14:textId="5D73E15B" w:rsidR="00C844F9" w:rsidRDefault="00C844F9">
            <w:pPr>
              <w:jc w:val="right"/>
            </w:pPr>
          </w:p>
        </w:tc>
      </w:tr>
    </w:tbl>
    <w:p w14:paraId="0DEB6252" w14:textId="7F4A26ED" w:rsidR="00C844F9" w:rsidRDefault="00C844F9">
      <w:pPr>
        <w:jc w:val="both"/>
      </w:pPr>
    </w:p>
    <w:p w14:paraId="6BA8A325" w14:textId="3F87B3BC" w:rsidR="00562C62" w:rsidRDefault="00144234">
      <w:pPr>
        <w:jc w:val="both"/>
      </w:pPr>
      <w:r>
        <w:tab/>
      </w:r>
    </w:p>
    <w:p w14:paraId="1746CF07" w14:textId="77777777" w:rsidR="0059365D" w:rsidRDefault="0059365D">
      <w:pPr>
        <w:jc w:val="both"/>
      </w:pPr>
    </w:p>
    <w:p w14:paraId="0FA98814" w14:textId="77777777" w:rsidR="007F5B7B" w:rsidRDefault="007F5B7B">
      <w:pPr>
        <w:jc w:val="both"/>
      </w:pPr>
    </w:p>
    <w:p w14:paraId="03FC589A" w14:textId="77777777" w:rsidR="00FB4E33" w:rsidRDefault="00FB4E33">
      <w:pPr>
        <w:jc w:val="both"/>
      </w:pPr>
    </w:p>
    <w:p w14:paraId="7BF6A29C" w14:textId="77777777" w:rsidR="00C844F9" w:rsidRDefault="00C844F9">
      <w:pPr>
        <w:jc w:val="both"/>
      </w:pPr>
    </w:p>
    <w:p w14:paraId="4FD915E8" w14:textId="77777777" w:rsidR="00AC5369" w:rsidRDefault="00AC5369">
      <w:pPr>
        <w:jc w:val="both"/>
      </w:pPr>
    </w:p>
    <w:p w14:paraId="41E8C2E9" w14:textId="77777777" w:rsidR="00AC5369" w:rsidRDefault="00AC5369">
      <w:pPr>
        <w:jc w:val="both"/>
      </w:pPr>
    </w:p>
    <w:p w14:paraId="2ECDC9B3" w14:textId="77777777" w:rsidR="00A53FAC" w:rsidRDefault="00A53FAC">
      <w:pPr>
        <w:jc w:val="both"/>
      </w:pPr>
    </w:p>
    <w:p w14:paraId="541A7F20" w14:textId="77777777" w:rsidR="00866D80" w:rsidRDefault="00866D80">
      <w:pPr>
        <w:jc w:val="both"/>
      </w:pPr>
    </w:p>
    <w:p w14:paraId="663089E4" w14:textId="77777777" w:rsidR="000D40E4" w:rsidRDefault="000D40E4">
      <w:pPr>
        <w:jc w:val="both"/>
      </w:pPr>
    </w:p>
    <w:p w14:paraId="6F26D979" w14:textId="77777777" w:rsidR="000D40E4" w:rsidRDefault="000D40E4">
      <w:pPr>
        <w:jc w:val="both"/>
      </w:pPr>
    </w:p>
    <w:p w14:paraId="23142A61" w14:textId="77777777" w:rsidR="002471A6" w:rsidRDefault="002471A6">
      <w:pPr>
        <w:jc w:val="both"/>
      </w:pPr>
    </w:p>
    <w:p w14:paraId="35D88861" w14:textId="77777777" w:rsidR="005E7310" w:rsidRDefault="005E7310">
      <w:pPr>
        <w:jc w:val="both"/>
      </w:pPr>
    </w:p>
    <w:p w14:paraId="4356BE98" w14:textId="77777777" w:rsidR="000D40E4" w:rsidRDefault="000D40E4">
      <w:pPr>
        <w:jc w:val="both"/>
      </w:pPr>
    </w:p>
    <w:p w14:paraId="71DAAD0D" w14:textId="77777777" w:rsidR="000D40E4" w:rsidRDefault="000D40E4">
      <w:pPr>
        <w:jc w:val="both"/>
      </w:pPr>
    </w:p>
    <w:p w14:paraId="6D2DB1C6" w14:textId="77777777" w:rsidR="000D40E4" w:rsidRDefault="000D40E4">
      <w:pPr>
        <w:jc w:val="both"/>
      </w:pPr>
    </w:p>
    <w:p w14:paraId="2540E9AB" w14:textId="77777777" w:rsidR="000D40E4" w:rsidRDefault="000D40E4">
      <w:pPr>
        <w:jc w:val="both"/>
      </w:pPr>
    </w:p>
    <w:p w14:paraId="0AFB867F" w14:textId="77777777" w:rsidR="00C844F9" w:rsidRDefault="00C844F9">
      <w:pPr>
        <w:jc w:val="both"/>
      </w:pPr>
    </w:p>
    <w:p w14:paraId="6E63651D" w14:textId="3FB267BE" w:rsidR="00C844F9" w:rsidRDefault="00144234">
      <w:pPr>
        <w:jc w:val="both"/>
      </w:pPr>
      <w:r>
        <w:rPr>
          <w:lang w:eastAsia="de-DE"/>
        </w:rPr>
        <w:t xml:space="preserve">Mindaugas Perminas, </w:t>
      </w:r>
      <w:r w:rsidR="00C10BB0">
        <w:rPr>
          <w:lang w:eastAsia="de-DE"/>
        </w:rPr>
        <w:t xml:space="preserve">tel. </w:t>
      </w:r>
      <w:r>
        <w:rPr>
          <w:lang w:eastAsia="de-DE"/>
        </w:rPr>
        <w:t>(</w:t>
      </w:r>
      <w:r w:rsidR="00A53FAC">
        <w:rPr>
          <w:lang w:eastAsia="de-DE"/>
        </w:rPr>
        <w:t>0</w:t>
      </w:r>
      <w:r>
        <w:rPr>
          <w:lang w:eastAsia="de-DE"/>
        </w:rPr>
        <w:t xml:space="preserve"> 440) 45</w:t>
      </w:r>
      <w:r w:rsidR="00352314">
        <w:rPr>
          <w:lang w:eastAsia="de-DE"/>
        </w:rPr>
        <w:t xml:space="preserve"> </w:t>
      </w:r>
      <w:r>
        <w:rPr>
          <w:lang w:eastAsia="de-DE"/>
        </w:rPr>
        <w:t>562</w:t>
      </w:r>
    </w:p>
    <w:sectPr w:rsidR="00C844F9" w:rsidSect="000B4D85">
      <w:headerReference w:type="default" r:id="rId7"/>
      <w:headerReference w:type="first" r:id="rId8"/>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4BE95" w14:textId="77777777" w:rsidR="00205936" w:rsidRDefault="00205936">
      <w:r>
        <w:separator/>
      </w:r>
    </w:p>
  </w:endnote>
  <w:endnote w:type="continuationSeparator" w:id="0">
    <w:p w14:paraId="347ED29C" w14:textId="77777777" w:rsidR="00205936" w:rsidRDefault="00205936">
      <w:r>
        <w:continuationSeparator/>
      </w:r>
    </w:p>
  </w:endnote>
  <w:endnote w:type="continuationNotice" w:id="1">
    <w:p w14:paraId="5BF8C47D" w14:textId="77777777" w:rsidR="00205936" w:rsidRDefault="00205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40640" w14:textId="77777777" w:rsidR="00205936" w:rsidRDefault="00205936">
      <w:r>
        <w:separator/>
      </w:r>
    </w:p>
  </w:footnote>
  <w:footnote w:type="continuationSeparator" w:id="0">
    <w:p w14:paraId="330FDD88" w14:textId="77777777" w:rsidR="00205936" w:rsidRDefault="00205936">
      <w:r>
        <w:continuationSeparator/>
      </w:r>
    </w:p>
  </w:footnote>
  <w:footnote w:type="continuationNotice" w:id="1">
    <w:p w14:paraId="13B0CBC5" w14:textId="77777777" w:rsidR="00205936" w:rsidRDefault="002059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79587"/>
      <w:docPartObj>
        <w:docPartGallery w:val="Page Numbers (Top of Page)"/>
        <w:docPartUnique/>
      </w:docPartObj>
    </w:sdtPr>
    <w:sdtEndPr>
      <w:rPr>
        <w:noProof/>
      </w:rPr>
    </w:sdtEndPr>
    <w:sdtContent>
      <w:p w14:paraId="697DEBE8" w14:textId="2F6FFA6E" w:rsidR="00166466" w:rsidRDefault="00166466">
        <w:pPr>
          <w:pStyle w:val="Antrats"/>
          <w:jc w:val="center"/>
        </w:pPr>
        <w:r>
          <w:fldChar w:fldCharType="begin"/>
        </w:r>
        <w:r>
          <w:instrText xml:space="preserve"> PAGE   \* MERGEFORMAT </w:instrText>
        </w:r>
        <w:r>
          <w:fldChar w:fldCharType="separate"/>
        </w:r>
        <w:r w:rsidR="00562C62">
          <w:rPr>
            <w:noProof/>
          </w:rPr>
          <w:t>2</w:t>
        </w:r>
        <w:r>
          <w:rPr>
            <w:noProof/>
          </w:rPr>
          <w:fldChar w:fldCharType="end"/>
        </w:r>
      </w:p>
    </w:sdtContent>
  </w:sdt>
  <w:p w14:paraId="7CFE5A90" w14:textId="77777777" w:rsidR="00166466" w:rsidRDefault="001664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F5881" w14:textId="77777777" w:rsidR="00562C62" w:rsidRPr="00562C62" w:rsidRDefault="00562C62" w:rsidP="00562C62">
    <w:pPr>
      <w:tabs>
        <w:tab w:val="center" w:pos="4819"/>
        <w:tab w:val="right" w:pos="9638"/>
      </w:tabs>
      <w:jc w:val="right"/>
      <w:rPr>
        <w:b/>
        <w:i/>
        <w:color w:val="auto"/>
      </w:rPr>
    </w:pPr>
    <w:r w:rsidRPr="00562C62">
      <w:rPr>
        <w:b/>
        <w:i/>
        <w:color w:val="auto"/>
      </w:rPr>
      <w:t>Lyginamasis variantas</w:t>
    </w:r>
  </w:p>
  <w:p w14:paraId="05847BDF" w14:textId="77777777" w:rsidR="00C844F9" w:rsidRDefault="00C844F9">
    <w:pPr>
      <w:pStyle w:val="Antrats"/>
      <w:jc w:val="cent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lia Sadauskiene">
    <w15:presenceInfo w15:providerId="Windows Live" w15:userId="d7d088a6f5db03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16994"/>
    <w:rsid w:val="00067AA2"/>
    <w:rsid w:val="0007799D"/>
    <w:rsid w:val="00077C32"/>
    <w:rsid w:val="00091501"/>
    <w:rsid w:val="000B4D85"/>
    <w:rsid w:val="000D00F5"/>
    <w:rsid w:val="000D2783"/>
    <w:rsid w:val="000D40E4"/>
    <w:rsid w:val="001028AF"/>
    <w:rsid w:val="0012662D"/>
    <w:rsid w:val="00144234"/>
    <w:rsid w:val="00166466"/>
    <w:rsid w:val="001671FA"/>
    <w:rsid w:val="001A367C"/>
    <w:rsid w:val="001A650B"/>
    <w:rsid w:val="00205936"/>
    <w:rsid w:val="002152EA"/>
    <w:rsid w:val="00215C62"/>
    <w:rsid w:val="0023781E"/>
    <w:rsid w:val="002471A6"/>
    <w:rsid w:val="00261816"/>
    <w:rsid w:val="0028494A"/>
    <w:rsid w:val="00285640"/>
    <w:rsid w:val="00293425"/>
    <w:rsid w:val="002A152A"/>
    <w:rsid w:val="002A3256"/>
    <w:rsid w:val="00336D50"/>
    <w:rsid w:val="00343852"/>
    <w:rsid w:val="00352314"/>
    <w:rsid w:val="00366690"/>
    <w:rsid w:val="00382EE5"/>
    <w:rsid w:val="00394827"/>
    <w:rsid w:val="003A0802"/>
    <w:rsid w:val="00405270"/>
    <w:rsid w:val="0044352B"/>
    <w:rsid w:val="0044491E"/>
    <w:rsid w:val="0046531A"/>
    <w:rsid w:val="00477366"/>
    <w:rsid w:val="00484887"/>
    <w:rsid w:val="004979D1"/>
    <w:rsid w:val="004C571D"/>
    <w:rsid w:val="00521A94"/>
    <w:rsid w:val="0053307E"/>
    <w:rsid w:val="00547EA7"/>
    <w:rsid w:val="005614CE"/>
    <w:rsid w:val="00562C62"/>
    <w:rsid w:val="0057744B"/>
    <w:rsid w:val="005901C1"/>
    <w:rsid w:val="005907D3"/>
    <w:rsid w:val="0059365D"/>
    <w:rsid w:val="005A19BB"/>
    <w:rsid w:val="005C2A55"/>
    <w:rsid w:val="005C3AB4"/>
    <w:rsid w:val="005E0B34"/>
    <w:rsid w:val="005E7310"/>
    <w:rsid w:val="005F3640"/>
    <w:rsid w:val="005F38B6"/>
    <w:rsid w:val="006506DD"/>
    <w:rsid w:val="006918D6"/>
    <w:rsid w:val="006979F6"/>
    <w:rsid w:val="006E2F35"/>
    <w:rsid w:val="007217BB"/>
    <w:rsid w:val="0073021B"/>
    <w:rsid w:val="007521E5"/>
    <w:rsid w:val="00753C68"/>
    <w:rsid w:val="007C1165"/>
    <w:rsid w:val="007C291E"/>
    <w:rsid w:val="007F5B7B"/>
    <w:rsid w:val="007F5EE9"/>
    <w:rsid w:val="00820031"/>
    <w:rsid w:val="00866D80"/>
    <w:rsid w:val="0087684C"/>
    <w:rsid w:val="008B759D"/>
    <w:rsid w:val="008F3D76"/>
    <w:rsid w:val="00901F55"/>
    <w:rsid w:val="009209ED"/>
    <w:rsid w:val="00921880"/>
    <w:rsid w:val="00923610"/>
    <w:rsid w:val="0092466F"/>
    <w:rsid w:val="00926B0D"/>
    <w:rsid w:val="00935722"/>
    <w:rsid w:val="00944130"/>
    <w:rsid w:val="009F46DA"/>
    <w:rsid w:val="00A05161"/>
    <w:rsid w:val="00A45D9F"/>
    <w:rsid w:val="00A53FAC"/>
    <w:rsid w:val="00A63300"/>
    <w:rsid w:val="00A82A17"/>
    <w:rsid w:val="00AB4055"/>
    <w:rsid w:val="00AC5369"/>
    <w:rsid w:val="00AC5B69"/>
    <w:rsid w:val="00AD170B"/>
    <w:rsid w:val="00AD6D8A"/>
    <w:rsid w:val="00B06376"/>
    <w:rsid w:val="00B0647F"/>
    <w:rsid w:val="00B11877"/>
    <w:rsid w:val="00B53650"/>
    <w:rsid w:val="00B7179E"/>
    <w:rsid w:val="00B92FFF"/>
    <w:rsid w:val="00BC6609"/>
    <w:rsid w:val="00BC7A8C"/>
    <w:rsid w:val="00C10BB0"/>
    <w:rsid w:val="00C844F9"/>
    <w:rsid w:val="00CD217B"/>
    <w:rsid w:val="00D11FE3"/>
    <w:rsid w:val="00D15A61"/>
    <w:rsid w:val="00D76E78"/>
    <w:rsid w:val="00DB5672"/>
    <w:rsid w:val="00DC4D3E"/>
    <w:rsid w:val="00DD4905"/>
    <w:rsid w:val="00DF1467"/>
    <w:rsid w:val="00DF77CD"/>
    <w:rsid w:val="00E02B26"/>
    <w:rsid w:val="00E67FB2"/>
    <w:rsid w:val="00EA17E4"/>
    <w:rsid w:val="00EB48E3"/>
    <w:rsid w:val="00EC7D99"/>
    <w:rsid w:val="00EF407E"/>
    <w:rsid w:val="00EF61DA"/>
    <w:rsid w:val="00F209B6"/>
    <w:rsid w:val="00F345EA"/>
    <w:rsid w:val="00F467A9"/>
    <w:rsid w:val="00F5212B"/>
    <w:rsid w:val="00F91B01"/>
    <w:rsid w:val="00FB4E33"/>
    <w:rsid w:val="00FD7571"/>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D1F643"/>
  <w15:docId w15:val="{09435CFD-2DEE-4933-9BEC-008302C5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E6A0D-A309-4C9F-9522-C647DE539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2308</Words>
  <Characters>1316</Characters>
  <Application>Microsoft Office Word</Application>
  <DocSecurity>4</DocSecurity>
  <Lines>10</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2025-10-21T08:02:00Z</dcterms:created>
  <dcterms:modified xsi:type="dcterms:W3CDTF">2025-10-21T08:02:00Z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